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C84" w:rsidRDefault="008A5C84" w:rsidP="001D47B8">
      <w:pPr>
        <w:jc w:val="center"/>
      </w:pPr>
      <w:r>
        <w:t>What is Success?</w:t>
      </w:r>
    </w:p>
    <w:p w:rsidR="008A5C84" w:rsidRPr="001D47B8" w:rsidRDefault="008A5C84" w:rsidP="001D47B8">
      <w:pPr>
        <w:spacing w:after="0" w:line="480" w:lineRule="auto"/>
        <w:ind w:firstLine="720"/>
        <w:rPr>
          <w:rFonts w:ascii="Times New Roman" w:hAnsi="Times New Roman"/>
          <w:sz w:val="24"/>
          <w:szCs w:val="24"/>
        </w:rPr>
      </w:pPr>
      <w:r w:rsidRPr="001D47B8">
        <w:rPr>
          <w:rFonts w:ascii="Times New Roman" w:hAnsi="Times New Roman"/>
          <w:sz w:val="24"/>
          <w:szCs w:val="24"/>
        </w:rPr>
        <w:t>I believe that how you treat people is a higher measure of success than the materialistic things you accumulate</w:t>
      </w:r>
      <w:commentRangeStart w:id="0"/>
      <w:r w:rsidRPr="001D47B8">
        <w:rPr>
          <w:rFonts w:ascii="Times New Roman" w:hAnsi="Times New Roman"/>
          <w:sz w:val="24"/>
          <w:szCs w:val="24"/>
        </w:rPr>
        <w:t>.</w:t>
      </w:r>
      <w:commentRangeEnd w:id="0"/>
      <w:r>
        <w:rPr>
          <w:rStyle w:val="CommentReference"/>
        </w:rPr>
        <w:commentReference w:id="0"/>
      </w:r>
      <w:r>
        <w:rPr>
          <w:rFonts w:ascii="Times New Roman" w:hAnsi="Times New Roman"/>
          <w:sz w:val="24"/>
          <w:szCs w:val="24"/>
        </w:rPr>
        <w:t xml:space="preserve"> </w:t>
      </w:r>
      <w:r w:rsidRPr="001D47B8">
        <w:rPr>
          <w:rFonts w:ascii="Times New Roman" w:hAnsi="Times New Roman"/>
          <w:sz w:val="24"/>
          <w:szCs w:val="24"/>
        </w:rPr>
        <w:t xml:space="preserve">In the end the things you have like the nice car, the big house, the high paying job, and the designer clothes all have no importance. </w:t>
      </w:r>
      <w:r w:rsidRPr="008A5C84">
        <w:rPr>
          <w:rFonts w:ascii="Times New Roman" w:hAnsi="Times New Roman"/>
          <w:sz w:val="24"/>
          <w:szCs w:val="24"/>
          <w:shd w:val="clear" w:color="auto" w:fill="FFFF00"/>
          <w:rPrChange w:id="1" w:author="Gabi" w:date="2010-01-05T18:14:00Z">
            <w:rPr>
              <w:rFonts w:ascii="Times New Roman" w:hAnsi="Times New Roman"/>
              <w:sz w:val="24"/>
              <w:szCs w:val="24"/>
            </w:rPr>
          </w:rPrChange>
        </w:rPr>
        <w:t>When you look back on your life</w:t>
      </w:r>
      <w:ins w:id="2" w:author="Gabi" w:date="2010-01-05T18:12:00Z">
        <w:r w:rsidRPr="008A5C84">
          <w:rPr>
            <w:rFonts w:ascii="Times New Roman" w:hAnsi="Times New Roman"/>
            <w:sz w:val="24"/>
            <w:szCs w:val="24"/>
            <w:shd w:val="clear" w:color="auto" w:fill="FFFF00"/>
            <w:rPrChange w:id="3" w:author="Gabi" w:date="2010-01-05T18:14:00Z">
              <w:rPr>
                <w:rFonts w:ascii="Times New Roman" w:hAnsi="Times New Roman"/>
                <w:sz w:val="24"/>
                <w:szCs w:val="24"/>
              </w:rPr>
            </w:rPrChange>
          </w:rPr>
          <w:t>,</w:t>
        </w:r>
      </w:ins>
      <w:commentRangeStart w:id="4"/>
      <w:r w:rsidRPr="001D47B8">
        <w:rPr>
          <w:rFonts w:ascii="Times New Roman" w:hAnsi="Times New Roman"/>
          <w:sz w:val="24"/>
          <w:szCs w:val="24"/>
        </w:rPr>
        <w:t xml:space="preserve"> </w:t>
      </w:r>
      <w:commentRangeEnd w:id="4"/>
      <w:r>
        <w:rPr>
          <w:rStyle w:val="CommentReference"/>
        </w:rPr>
        <w:commentReference w:id="4"/>
      </w:r>
      <w:r w:rsidRPr="001D47B8">
        <w:rPr>
          <w:rFonts w:ascii="Times New Roman" w:hAnsi="Times New Roman"/>
          <w:sz w:val="24"/>
          <w:szCs w:val="24"/>
        </w:rPr>
        <w:t xml:space="preserve">it’s more important to look at what you have done and how you have made a difference, not what you own or where you have been. </w:t>
      </w:r>
    </w:p>
    <w:p w:rsidR="008A5C84" w:rsidRPr="001D47B8" w:rsidRDefault="008A5C84" w:rsidP="001D47B8">
      <w:pPr>
        <w:spacing w:after="0" w:line="480" w:lineRule="auto"/>
        <w:ind w:firstLine="720"/>
        <w:rPr>
          <w:rFonts w:ascii="Times New Roman" w:hAnsi="Times New Roman"/>
          <w:sz w:val="24"/>
          <w:szCs w:val="24"/>
        </w:rPr>
      </w:pPr>
      <w:r w:rsidRPr="001D47B8">
        <w:rPr>
          <w:rFonts w:ascii="Times New Roman" w:hAnsi="Times New Roman"/>
          <w:sz w:val="24"/>
          <w:szCs w:val="24"/>
        </w:rPr>
        <w:t xml:space="preserve">Generosity, compassion, forgiveness, and love are all important to live a truly healthy and meaningful life. I believe generosity does not always need to be money or objects. It can come from anywhere. One can be generous with intelligence, wisdom, and kindness. </w:t>
      </w:r>
      <w:r w:rsidRPr="008A5C84">
        <w:rPr>
          <w:rFonts w:ascii="Times New Roman" w:hAnsi="Times New Roman"/>
          <w:sz w:val="24"/>
          <w:szCs w:val="24"/>
          <w:shd w:val="clear" w:color="auto" w:fill="FFFF00"/>
          <w:rPrChange w:id="5" w:author="Gabi" w:date="2010-01-05T18:14:00Z">
            <w:rPr>
              <w:rFonts w:ascii="Times New Roman" w:hAnsi="Times New Roman"/>
              <w:sz w:val="24"/>
              <w:szCs w:val="24"/>
            </w:rPr>
          </w:rPrChange>
        </w:rPr>
        <w:t>When I was growing up</w:t>
      </w:r>
      <w:ins w:id="6" w:author="Gabi" w:date="2010-01-05T18:13:00Z">
        <w:r w:rsidRPr="008A5C84">
          <w:rPr>
            <w:rFonts w:ascii="Times New Roman" w:hAnsi="Times New Roman"/>
            <w:sz w:val="24"/>
            <w:szCs w:val="24"/>
            <w:shd w:val="clear" w:color="auto" w:fill="FFFF00"/>
            <w:rPrChange w:id="7" w:author="Gabi" w:date="2010-01-05T18:14:00Z">
              <w:rPr>
                <w:rFonts w:ascii="Times New Roman" w:hAnsi="Times New Roman"/>
                <w:sz w:val="24"/>
                <w:szCs w:val="24"/>
              </w:rPr>
            </w:rPrChange>
          </w:rPr>
          <w:t>,</w:t>
        </w:r>
      </w:ins>
      <w:r w:rsidRPr="008A5C84">
        <w:rPr>
          <w:rFonts w:ascii="Times New Roman" w:hAnsi="Times New Roman"/>
          <w:sz w:val="24"/>
          <w:szCs w:val="24"/>
          <w:shd w:val="clear" w:color="auto" w:fill="FFFF00"/>
          <w:rPrChange w:id="8" w:author="Gabi" w:date="2010-01-05T18:14:00Z">
            <w:rPr>
              <w:rFonts w:ascii="Times New Roman" w:hAnsi="Times New Roman"/>
              <w:sz w:val="24"/>
              <w:szCs w:val="24"/>
            </w:rPr>
          </w:rPrChange>
        </w:rPr>
        <w:t xml:space="preserve"> </w:t>
      </w:r>
      <w:r w:rsidRPr="001D47B8">
        <w:rPr>
          <w:rFonts w:ascii="Times New Roman" w:hAnsi="Times New Roman"/>
          <w:sz w:val="24"/>
          <w:szCs w:val="24"/>
        </w:rPr>
        <w:t>my</w:t>
      </w:r>
      <w:commentRangeStart w:id="9"/>
      <w:r w:rsidRPr="001D47B8">
        <w:rPr>
          <w:rFonts w:ascii="Times New Roman" w:hAnsi="Times New Roman"/>
          <w:sz w:val="24"/>
          <w:szCs w:val="24"/>
        </w:rPr>
        <w:t xml:space="preserve"> </w:t>
      </w:r>
      <w:commentRangeEnd w:id="9"/>
      <w:r>
        <w:rPr>
          <w:rStyle w:val="CommentReference"/>
        </w:rPr>
        <w:commentReference w:id="9"/>
      </w:r>
      <w:r w:rsidRPr="001D47B8">
        <w:rPr>
          <w:rFonts w:ascii="Times New Roman" w:hAnsi="Times New Roman"/>
          <w:sz w:val="24"/>
          <w:szCs w:val="24"/>
        </w:rPr>
        <w:t xml:space="preserve">mom always taught me how important it is to treat others with respect and kindness.  She always was very generous with donating money and being there for other people in times of need. </w:t>
      </w:r>
      <w:commentRangeStart w:id="10"/>
      <w:r w:rsidRPr="001D47B8">
        <w:rPr>
          <w:rFonts w:ascii="Times New Roman" w:hAnsi="Times New Roman"/>
          <w:sz w:val="24"/>
          <w:szCs w:val="24"/>
        </w:rPr>
        <w:t>I try to be like my mom by giving</w:t>
      </w:r>
      <w:ins w:id="11" w:author="Gabi" w:date="2010-01-05T18:16:00Z">
        <w:r>
          <w:rPr>
            <w:rFonts w:ascii="Times New Roman" w:hAnsi="Times New Roman"/>
            <w:sz w:val="24"/>
            <w:szCs w:val="24"/>
          </w:rPr>
          <w:t xml:space="preserve"> and</w:t>
        </w:r>
      </w:ins>
      <w:ins w:id="12" w:author="Gabi" w:date="2010-01-05T18:15:00Z">
        <w:r>
          <w:rPr>
            <w:rFonts w:ascii="Times New Roman" w:hAnsi="Times New Roman"/>
            <w:sz w:val="24"/>
            <w:szCs w:val="24"/>
          </w:rPr>
          <w:t xml:space="preserve"> by</w:t>
        </w:r>
      </w:ins>
      <w:del w:id="13" w:author="Gabi" w:date="2010-01-05T18:15:00Z">
        <w:r w:rsidRPr="001D47B8" w:rsidDel="002471BC">
          <w:rPr>
            <w:rFonts w:ascii="Times New Roman" w:hAnsi="Times New Roman"/>
            <w:sz w:val="24"/>
            <w:szCs w:val="24"/>
          </w:rPr>
          <w:delText>.</w:delText>
        </w:r>
      </w:del>
      <w:r w:rsidRPr="001D47B8">
        <w:rPr>
          <w:rFonts w:ascii="Times New Roman" w:hAnsi="Times New Roman"/>
          <w:sz w:val="24"/>
          <w:szCs w:val="24"/>
        </w:rPr>
        <w:t xml:space="preserve"> </w:t>
      </w:r>
      <w:del w:id="14" w:author="Gabi" w:date="2010-01-05T18:15:00Z">
        <w:r w:rsidRPr="001D47B8" w:rsidDel="002471BC">
          <w:rPr>
            <w:rFonts w:ascii="Times New Roman" w:hAnsi="Times New Roman"/>
            <w:sz w:val="24"/>
            <w:szCs w:val="24"/>
          </w:rPr>
          <w:delText xml:space="preserve">I try to </w:delText>
        </w:r>
      </w:del>
      <w:r w:rsidRPr="001D47B8">
        <w:rPr>
          <w:rFonts w:ascii="Times New Roman" w:hAnsi="Times New Roman"/>
          <w:sz w:val="24"/>
          <w:szCs w:val="24"/>
        </w:rPr>
        <w:t>offer</w:t>
      </w:r>
      <w:ins w:id="15" w:author="Gabi" w:date="2010-01-05T18:15:00Z">
        <w:r>
          <w:rPr>
            <w:rFonts w:ascii="Times New Roman" w:hAnsi="Times New Roman"/>
            <w:sz w:val="24"/>
            <w:szCs w:val="24"/>
          </w:rPr>
          <w:t>ing</w:t>
        </w:r>
      </w:ins>
      <w:r w:rsidRPr="001D47B8">
        <w:rPr>
          <w:rFonts w:ascii="Times New Roman" w:hAnsi="Times New Roman"/>
          <w:sz w:val="24"/>
          <w:szCs w:val="24"/>
        </w:rPr>
        <w:t xml:space="preserve"> assistance with things as much as possible.  </w:t>
      </w:r>
      <w:r>
        <w:rPr>
          <w:rFonts w:ascii="Times New Roman" w:hAnsi="Times New Roman"/>
          <w:sz w:val="24"/>
          <w:szCs w:val="24"/>
        </w:rPr>
        <w:t>I</w:t>
      </w:r>
      <w:ins w:id="16" w:author="Gabi" w:date="2010-01-05T18:16:00Z">
        <w:r>
          <w:rPr>
            <w:rFonts w:ascii="Times New Roman" w:hAnsi="Times New Roman"/>
            <w:sz w:val="24"/>
            <w:szCs w:val="24"/>
          </w:rPr>
          <w:t>n the past</w:t>
        </w:r>
      </w:ins>
      <w:r>
        <w:rPr>
          <w:rFonts w:ascii="Times New Roman" w:hAnsi="Times New Roman"/>
          <w:sz w:val="24"/>
          <w:szCs w:val="24"/>
        </w:rPr>
        <w:t xml:space="preserve"> </w:t>
      </w:r>
      <w:del w:id="17" w:author="Gabi" w:date="2010-01-05T18:16:00Z">
        <w:r w:rsidDel="002471BC">
          <w:rPr>
            <w:rFonts w:ascii="Times New Roman" w:hAnsi="Times New Roman"/>
            <w:sz w:val="24"/>
            <w:szCs w:val="24"/>
          </w:rPr>
          <w:delText xml:space="preserve">can remember one time </w:delText>
        </w:r>
      </w:del>
      <w:r>
        <w:rPr>
          <w:rFonts w:ascii="Times New Roman" w:hAnsi="Times New Roman"/>
          <w:sz w:val="24"/>
          <w:szCs w:val="24"/>
        </w:rPr>
        <w:t>m</w:t>
      </w:r>
      <w:r w:rsidRPr="001D47B8">
        <w:rPr>
          <w:rFonts w:ascii="Times New Roman" w:hAnsi="Times New Roman"/>
          <w:sz w:val="24"/>
          <w:szCs w:val="24"/>
        </w:rPr>
        <w:t>y mother and I</w:t>
      </w:r>
      <w:del w:id="18" w:author="Gabi" w:date="2010-01-05T18:16:00Z">
        <w:r w:rsidRPr="001D47B8" w:rsidDel="002471BC">
          <w:rPr>
            <w:rFonts w:ascii="Times New Roman" w:hAnsi="Times New Roman"/>
            <w:sz w:val="24"/>
            <w:szCs w:val="24"/>
          </w:rPr>
          <w:delText xml:space="preserve"> also</w:delText>
        </w:r>
      </w:del>
      <w:r w:rsidRPr="001D47B8">
        <w:rPr>
          <w:rFonts w:ascii="Times New Roman" w:hAnsi="Times New Roman"/>
          <w:sz w:val="24"/>
          <w:szCs w:val="24"/>
        </w:rPr>
        <w:t xml:space="preserve"> showed generosity by offering a place to stay</w:t>
      </w:r>
      <w:r>
        <w:rPr>
          <w:rFonts w:ascii="Times New Roman" w:hAnsi="Times New Roman"/>
          <w:sz w:val="24"/>
          <w:szCs w:val="24"/>
        </w:rPr>
        <w:t xml:space="preserve"> for protection</w:t>
      </w:r>
      <w:r w:rsidRPr="001D47B8">
        <w:rPr>
          <w:rFonts w:ascii="Times New Roman" w:hAnsi="Times New Roman"/>
          <w:sz w:val="24"/>
          <w:szCs w:val="24"/>
        </w:rPr>
        <w:t xml:space="preserve"> to someone we knew.</w:t>
      </w:r>
      <w:r>
        <w:rPr>
          <w:rFonts w:ascii="Times New Roman" w:hAnsi="Times New Roman"/>
          <w:sz w:val="24"/>
          <w:szCs w:val="24"/>
        </w:rPr>
        <w:t xml:space="preserve"> </w:t>
      </w:r>
      <w:ins w:id="19" w:author="Gabi" w:date="2010-01-05T18:16:00Z">
        <w:r>
          <w:rPr>
            <w:rFonts w:ascii="Times New Roman" w:hAnsi="Times New Roman"/>
            <w:sz w:val="24"/>
            <w:szCs w:val="24"/>
          </w:rPr>
          <w:t xml:space="preserve">With the help from my mom, </w:t>
        </w:r>
      </w:ins>
      <w:r w:rsidRPr="001D47B8">
        <w:rPr>
          <w:rFonts w:ascii="Times New Roman" w:hAnsi="Times New Roman"/>
          <w:sz w:val="24"/>
          <w:szCs w:val="24"/>
        </w:rPr>
        <w:t>I also learned how to forgive others</w:t>
      </w:r>
      <w:commentRangeEnd w:id="10"/>
      <w:r>
        <w:rPr>
          <w:rStyle w:val="CommentReference"/>
        </w:rPr>
        <w:commentReference w:id="10"/>
      </w:r>
      <w:r w:rsidRPr="001D47B8">
        <w:rPr>
          <w:rFonts w:ascii="Times New Roman" w:hAnsi="Times New Roman"/>
          <w:sz w:val="24"/>
          <w:szCs w:val="24"/>
        </w:rPr>
        <w:t xml:space="preserve">. Everyone makes mistakes and by forgiving them you are offering compassion and mercy. </w:t>
      </w:r>
      <w:commentRangeStart w:id="20"/>
      <w:r w:rsidRPr="001D47B8">
        <w:rPr>
          <w:rFonts w:ascii="Times New Roman" w:hAnsi="Times New Roman"/>
          <w:sz w:val="24"/>
          <w:szCs w:val="24"/>
        </w:rPr>
        <w:t xml:space="preserve">This also allows </w:t>
      </w:r>
      <w:del w:id="21" w:author="Gabi" w:date="2010-01-05T18:30:00Z">
        <w:r w:rsidRPr="001D47B8" w:rsidDel="00765ADC">
          <w:rPr>
            <w:rFonts w:ascii="Times New Roman" w:hAnsi="Times New Roman"/>
            <w:sz w:val="24"/>
            <w:szCs w:val="24"/>
          </w:rPr>
          <w:delText xml:space="preserve">you </w:delText>
        </w:r>
      </w:del>
      <w:ins w:id="22" w:author="Gabi" w:date="2010-01-05T18:30:00Z">
        <w:r>
          <w:rPr>
            <w:rFonts w:ascii="Times New Roman" w:hAnsi="Times New Roman"/>
            <w:sz w:val="24"/>
            <w:szCs w:val="24"/>
          </w:rPr>
          <w:t>one</w:t>
        </w:r>
        <w:r w:rsidRPr="001D47B8">
          <w:rPr>
            <w:rFonts w:ascii="Times New Roman" w:hAnsi="Times New Roman"/>
            <w:sz w:val="24"/>
            <w:szCs w:val="24"/>
          </w:rPr>
          <w:t xml:space="preserve"> </w:t>
        </w:r>
      </w:ins>
      <w:r w:rsidRPr="001D47B8">
        <w:rPr>
          <w:rFonts w:ascii="Times New Roman" w:hAnsi="Times New Roman"/>
          <w:sz w:val="24"/>
          <w:szCs w:val="24"/>
        </w:rPr>
        <w:t xml:space="preserve">to have freedom and move on from the past. It helps </w:t>
      </w:r>
      <w:del w:id="23" w:author="Gabi" w:date="2010-01-05T18:30:00Z">
        <w:r w:rsidRPr="001D47B8" w:rsidDel="00765ADC">
          <w:rPr>
            <w:rFonts w:ascii="Times New Roman" w:hAnsi="Times New Roman"/>
            <w:sz w:val="24"/>
            <w:szCs w:val="24"/>
          </w:rPr>
          <w:delText xml:space="preserve">you </w:delText>
        </w:r>
      </w:del>
      <w:ins w:id="24" w:author="Gabi" w:date="2010-01-05T18:30:00Z">
        <w:r>
          <w:rPr>
            <w:rFonts w:ascii="Times New Roman" w:hAnsi="Times New Roman"/>
            <w:sz w:val="24"/>
            <w:szCs w:val="24"/>
          </w:rPr>
          <w:t>one</w:t>
        </w:r>
        <w:r w:rsidRPr="001D47B8">
          <w:rPr>
            <w:rFonts w:ascii="Times New Roman" w:hAnsi="Times New Roman"/>
            <w:sz w:val="24"/>
            <w:szCs w:val="24"/>
          </w:rPr>
          <w:t xml:space="preserve"> </w:t>
        </w:r>
      </w:ins>
      <w:r w:rsidRPr="001D47B8">
        <w:rPr>
          <w:rFonts w:ascii="Times New Roman" w:hAnsi="Times New Roman"/>
          <w:sz w:val="24"/>
          <w:szCs w:val="24"/>
        </w:rPr>
        <w:t xml:space="preserve">be at peace. </w:t>
      </w:r>
      <w:commentRangeEnd w:id="20"/>
      <w:r>
        <w:rPr>
          <w:rStyle w:val="CommentReference"/>
        </w:rPr>
        <w:commentReference w:id="20"/>
      </w:r>
    </w:p>
    <w:p w:rsidR="008A5C84" w:rsidRPr="001D47B8" w:rsidRDefault="008A5C84" w:rsidP="001D47B8">
      <w:pPr>
        <w:spacing w:after="0" w:line="480" w:lineRule="auto"/>
        <w:ind w:firstLine="720"/>
        <w:rPr>
          <w:rFonts w:ascii="Verdana" w:hAnsi="Verdana"/>
          <w:sz w:val="20"/>
          <w:szCs w:val="20"/>
        </w:rPr>
      </w:pPr>
      <w:commentRangeStart w:id="25"/>
      <w:r w:rsidRPr="001D47B8">
        <w:rPr>
          <w:rFonts w:ascii="Times New Roman" w:hAnsi="Times New Roman"/>
          <w:sz w:val="24"/>
          <w:szCs w:val="24"/>
        </w:rPr>
        <w:t xml:space="preserve">I believe how </w:t>
      </w:r>
      <w:del w:id="26" w:author="Gabi" w:date="2010-01-05T18:24:00Z">
        <w:r w:rsidRPr="001D47B8" w:rsidDel="002471BC">
          <w:rPr>
            <w:rFonts w:ascii="Times New Roman" w:hAnsi="Times New Roman"/>
            <w:sz w:val="24"/>
            <w:szCs w:val="24"/>
          </w:rPr>
          <w:delText>y</w:delText>
        </w:r>
      </w:del>
      <w:ins w:id="27" w:author="Gabi" w:date="2010-01-05T18:24:00Z">
        <w:r>
          <w:rPr>
            <w:rFonts w:ascii="Times New Roman" w:hAnsi="Times New Roman"/>
            <w:sz w:val="24"/>
            <w:szCs w:val="24"/>
          </w:rPr>
          <w:t>one</w:t>
        </w:r>
      </w:ins>
      <w:del w:id="28" w:author="Gabi" w:date="2010-01-05T18:24:00Z">
        <w:r w:rsidRPr="001D47B8" w:rsidDel="002471BC">
          <w:rPr>
            <w:rFonts w:ascii="Times New Roman" w:hAnsi="Times New Roman"/>
            <w:sz w:val="24"/>
            <w:szCs w:val="24"/>
          </w:rPr>
          <w:delText>ou</w:delText>
        </w:r>
      </w:del>
      <w:r w:rsidRPr="001D47B8">
        <w:rPr>
          <w:rFonts w:ascii="Times New Roman" w:hAnsi="Times New Roman"/>
          <w:sz w:val="24"/>
          <w:szCs w:val="24"/>
        </w:rPr>
        <w:t xml:space="preserve"> treat</w:t>
      </w:r>
      <w:ins w:id="29" w:author="Gabi" w:date="2010-01-05T18:24:00Z">
        <w:r>
          <w:rPr>
            <w:rFonts w:ascii="Times New Roman" w:hAnsi="Times New Roman"/>
            <w:sz w:val="24"/>
            <w:szCs w:val="24"/>
          </w:rPr>
          <w:t>s</w:t>
        </w:r>
      </w:ins>
      <w:r w:rsidRPr="001D47B8">
        <w:rPr>
          <w:rFonts w:ascii="Times New Roman" w:hAnsi="Times New Roman"/>
          <w:sz w:val="24"/>
          <w:szCs w:val="24"/>
        </w:rPr>
        <w:t xml:space="preserve"> people has a huge impact on </w:t>
      </w:r>
      <w:del w:id="30" w:author="Gabi" w:date="2010-01-05T18:25:00Z">
        <w:r w:rsidRPr="001D47B8" w:rsidDel="002471BC">
          <w:rPr>
            <w:rFonts w:ascii="Times New Roman" w:hAnsi="Times New Roman"/>
            <w:sz w:val="24"/>
            <w:szCs w:val="24"/>
          </w:rPr>
          <w:delText xml:space="preserve">your </w:delText>
        </w:r>
      </w:del>
      <w:ins w:id="31" w:author="Gabi" w:date="2010-01-05T18:25:00Z">
        <w:r>
          <w:rPr>
            <w:rFonts w:ascii="Times New Roman" w:hAnsi="Times New Roman"/>
            <w:sz w:val="24"/>
            <w:szCs w:val="24"/>
          </w:rPr>
          <w:t>ones</w:t>
        </w:r>
        <w:r w:rsidRPr="001D47B8">
          <w:rPr>
            <w:rFonts w:ascii="Times New Roman" w:hAnsi="Times New Roman"/>
            <w:sz w:val="24"/>
            <w:szCs w:val="24"/>
          </w:rPr>
          <w:t xml:space="preserve"> </w:t>
        </w:r>
      </w:ins>
      <w:r w:rsidRPr="001D47B8">
        <w:rPr>
          <w:rFonts w:ascii="Times New Roman" w:hAnsi="Times New Roman"/>
          <w:sz w:val="24"/>
          <w:szCs w:val="24"/>
        </w:rPr>
        <w:t>own life. Being kind to others can make you feel euphoric.</w:t>
      </w:r>
      <w:r>
        <w:rPr>
          <w:rFonts w:ascii="Times New Roman" w:hAnsi="Times New Roman"/>
          <w:sz w:val="24"/>
          <w:szCs w:val="24"/>
        </w:rPr>
        <w:t xml:space="preserve"> </w:t>
      </w:r>
      <w:r w:rsidRPr="001D47B8">
        <w:rPr>
          <w:rFonts w:ascii="Times New Roman" w:hAnsi="Times New Roman"/>
          <w:sz w:val="24"/>
          <w:szCs w:val="24"/>
        </w:rPr>
        <w:t>When you give back or do a good deed, you feel good about yourself. Knowing you have made a difference or have done good things for others allows you to realize how important you are. The materialistic things in life do not determine your character. What you do with what you have does. Even if you don’t have money to offer, you can still offer something. </w:t>
      </w:r>
      <w:commentRangeEnd w:id="25"/>
      <w:r>
        <w:rPr>
          <w:rStyle w:val="CommentReference"/>
        </w:rPr>
        <w:commentReference w:id="25"/>
      </w:r>
      <w:ins w:id="32" w:author="Gabi" w:date="2010-01-05T18:27:00Z">
        <w:r>
          <w:rPr>
            <w:rFonts w:ascii="Times New Roman" w:hAnsi="Times New Roman"/>
            <w:sz w:val="24"/>
            <w:szCs w:val="24"/>
          </w:rPr>
          <w:t xml:space="preserve">A helping hand, </w:t>
        </w:r>
      </w:ins>
      <w:ins w:id="33" w:author="Gabi" w:date="2010-01-05T18:30:00Z">
        <w:r>
          <w:rPr>
            <w:rFonts w:ascii="Times New Roman" w:hAnsi="Times New Roman"/>
            <w:sz w:val="24"/>
            <w:szCs w:val="24"/>
          </w:rPr>
          <w:t xml:space="preserve">or </w:t>
        </w:r>
      </w:ins>
      <w:ins w:id="34" w:author="Gabi" w:date="2010-01-05T18:27:00Z">
        <w:r>
          <w:rPr>
            <w:rFonts w:ascii="Times New Roman" w:hAnsi="Times New Roman"/>
            <w:sz w:val="24"/>
            <w:szCs w:val="24"/>
          </w:rPr>
          <w:t>a word of advise</w:t>
        </w:r>
      </w:ins>
      <w:ins w:id="35" w:author="Gabi" w:date="2010-01-05T18:30:00Z">
        <w:r>
          <w:rPr>
            <w:rFonts w:ascii="Times New Roman" w:hAnsi="Times New Roman"/>
            <w:sz w:val="24"/>
            <w:szCs w:val="24"/>
          </w:rPr>
          <w:t xml:space="preserve"> can go a long way. Listening </w:t>
        </w:r>
      </w:ins>
      <w:ins w:id="36" w:author="Gabi" w:date="2010-01-05T18:31:00Z">
        <w:r>
          <w:rPr>
            <w:rFonts w:ascii="Times New Roman" w:hAnsi="Times New Roman"/>
            <w:sz w:val="24"/>
            <w:szCs w:val="24"/>
          </w:rPr>
          <w:t>to what others have to say shows them a sense of un</w:t>
        </w:r>
      </w:ins>
      <w:ins w:id="37" w:author="Gabi" w:date="2010-01-05T18:32:00Z">
        <w:r>
          <w:rPr>
            <w:rFonts w:ascii="Times New Roman" w:hAnsi="Times New Roman"/>
            <w:sz w:val="24"/>
            <w:szCs w:val="24"/>
          </w:rPr>
          <w:t>d</w:t>
        </w:r>
      </w:ins>
      <w:ins w:id="38" w:author="Gabi" w:date="2010-01-05T18:31:00Z">
        <w:r>
          <w:rPr>
            <w:rFonts w:ascii="Times New Roman" w:hAnsi="Times New Roman"/>
            <w:sz w:val="24"/>
            <w:szCs w:val="24"/>
          </w:rPr>
          <w:t xml:space="preserve">erstanding and caring. </w:t>
        </w:r>
      </w:ins>
      <w:ins w:id="39" w:author="Gabi" w:date="2010-01-05T18:36:00Z">
        <w:r>
          <w:rPr>
            <w:rFonts w:ascii="Times New Roman" w:hAnsi="Times New Roman"/>
            <w:sz w:val="24"/>
            <w:szCs w:val="24"/>
          </w:rPr>
          <w:t xml:space="preserve">By just being nice to </w:t>
        </w:r>
      </w:ins>
      <w:ins w:id="40" w:author="Gabi" w:date="2010-01-05T18:37:00Z">
        <w:r>
          <w:rPr>
            <w:rFonts w:ascii="Times New Roman" w:hAnsi="Times New Roman"/>
            <w:sz w:val="24"/>
            <w:szCs w:val="24"/>
          </w:rPr>
          <w:t>someone</w:t>
        </w:r>
      </w:ins>
      <w:ins w:id="41" w:author="Gabi" w:date="2010-01-05T18:36:00Z">
        <w:r>
          <w:rPr>
            <w:rFonts w:ascii="Times New Roman" w:hAnsi="Times New Roman"/>
            <w:sz w:val="24"/>
            <w:szCs w:val="24"/>
          </w:rPr>
          <w:t xml:space="preserve"> can really make a difference because </w:t>
        </w:r>
      </w:ins>
      <w:ins w:id="42" w:author="Gabi" w:date="2010-01-05T18:37:00Z">
        <w:r>
          <w:rPr>
            <w:rFonts w:ascii="Times New Roman" w:hAnsi="Times New Roman"/>
            <w:sz w:val="24"/>
            <w:szCs w:val="24"/>
          </w:rPr>
          <w:t>you never</w:t>
        </w:r>
      </w:ins>
      <w:ins w:id="43" w:author="Gabi" w:date="2010-01-05T18:36:00Z">
        <w:r>
          <w:rPr>
            <w:rFonts w:ascii="Times New Roman" w:hAnsi="Times New Roman"/>
            <w:sz w:val="24"/>
            <w:szCs w:val="24"/>
          </w:rPr>
          <w:t xml:space="preserve"> know what kind of day they are having.</w:t>
        </w:r>
      </w:ins>
      <w:ins w:id="44" w:author="Gabi" w:date="2010-01-05T18:27:00Z">
        <w:r>
          <w:rPr>
            <w:rFonts w:ascii="Times New Roman" w:hAnsi="Times New Roman"/>
            <w:sz w:val="24"/>
            <w:szCs w:val="24"/>
          </w:rPr>
          <w:t xml:space="preserve"> </w:t>
        </w:r>
      </w:ins>
    </w:p>
    <w:p w:rsidR="008A5C84" w:rsidRPr="001D47B8" w:rsidRDefault="008A5C84" w:rsidP="001D47B8">
      <w:pPr>
        <w:spacing w:after="90" w:line="480" w:lineRule="auto"/>
        <w:ind w:firstLine="720"/>
        <w:rPr>
          <w:rFonts w:ascii="Verdana" w:hAnsi="Verdana"/>
          <w:sz w:val="20"/>
          <w:szCs w:val="20"/>
        </w:rPr>
      </w:pPr>
      <w:r w:rsidRPr="001D47B8">
        <w:rPr>
          <w:rFonts w:ascii="Times New Roman" w:hAnsi="Times New Roman"/>
          <w:sz w:val="24"/>
          <w:szCs w:val="24"/>
        </w:rPr>
        <w:t> </w:t>
      </w:r>
      <w:r w:rsidRPr="001D47B8">
        <w:rPr>
          <w:rFonts w:ascii="Times New Roman" w:hAnsi="Times New Roman"/>
          <w:sz w:val="24"/>
          <w:szCs w:val="24"/>
          <w:shd w:val="clear" w:color="auto" w:fill="FFFFFF"/>
        </w:rPr>
        <w:t>Throughout life the money you earn</w:t>
      </w:r>
      <w:r w:rsidRPr="001D47B8">
        <w:rPr>
          <w:rFonts w:ascii="Times New Roman" w:hAnsi="Times New Roman"/>
          <w:sz w:val="24"/>
          <w:szCs w:val="24"/>
        </w:rPr>
        <w:t>, the type of car you have, the size of your house may all seem important, but when you are at the last moments of your life, will they still matter? Will you think of all the things you have? Or, will you reflect on the impact you had on others and the way you treated your fellow citizens?</w:t>
      </w:r>
    </w:p>
    <w:p w:rsidR="008A5C84" w:rsidRDefault="008A5C84" w:rsidP="001D47B8">
      <w:pPr>
        <w:jc w:val="center"/>
      </w:pPr>
    </w:p>
    <w:sectPr w:rsidR="008A5C84" w:rsidSect="00347C9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09-10-30T07:54:00Z" w:initials="MSOffice">
    <w:p w:rsidR="008A5C84" w:rsidRDefault="008A5C84">
      <w:pPr>
        <w:pStyle w:val="CommentText"/>
      </w:pPr>
      <w:r>
        <w:rPr>
          <w:rStyle w:val="CommentReference"/>
        </w:rPr>
        <w:annotationRef/>
      </w:r>
      <w:r>
        <w:t>me too…well put</w:t>
      </w:r>
    </w:p>
  </w:comment>
  <w:comment w:id="4" w:author=" " w:date="2009-10-30T07:54:00Z" w:initials="MSOffice">
    <w:p w:rsidR="008A5C84" w:rsidRDefault="008A5C84">
      <w:pPr>
        <w:pStyle w:val="CommentText"/>
      </w:pPr>
      <w:r>
        <w:rPr>
          <w:rStyle w:val="CommentReference"/>
        </w:rPr>
        <w:annotationRef/>
      </w:r>
      <w:r>
        <w:t>5.4</w:t>
      </w:r>
    </w:p>
  </w:comment>
  <w:comment w:id="9" w:author=" " w:date="2009-10-30T07:55:00Z" w:initials="MSOffice">
    <w:p w:rsidR="008A5C84" w:rsidRDefault="008A5C84">
      <w:pPr>
        <w:pStyle w:val="CommentText"/>
      </w:pPr>
      <w:r>
        <w:rPr>
          <w:rStyle w:val="CommentReference"/>
        </w:rPr>
        <w:annotationRef/>
      </w:r>
      <w:r>
        <w:t>5.4</w:t>
      </w:r>
    </w:p>
  </w:comment>
  <w:comment w:id="10" w:author=" " w:date="2009-10-30T07:55:00Z" w:initials="MSOffice">
    <w:p w:rsidR="008A5C84" w:rsidRDefault="008A5C84">
      <w:pPr>
        <w:pStyle w:val="CommentText"/>
      </w:pPr>
      <w:r>
        <w:rPr>
          <w:rStyle w:val="CommentReference"/>
        </w:rPr>
        <w:annotationRef/>
      </w:r>
      <w:r>
        <w:t xml:space="preserve">vary sentence structure; notice how all of these sentences begin </w:t>
      </w:r>
    </w:p>
  </w:comment>
  <w:comment w:id="20" w:author=" " w:date="2009-10-30T07:56:00Z" w:initials="MSOffice">
    <w:p w:rsidR="008A5C84" w:rsidRDefault="008A5C84">
      <w:pPr>
        <w:pStyle w:val="CommentText"/>
      </w:pPr>
      <w:r>
        <w:rPr>
          <w:rStyle w:val="CommentReference"/>
        </w:rPr>
        <w:annotationRef/>
      </w:r>
      <w:r>
        <w:t>try to avoid too many 2</w:t>
      </w:r>
      <w:r w:rsidRPr="004F0ABB">
        <w:rPr>
          <w:vertAlign w:val="superscript"/>
        </w:rPr>
        <w:t>nd</w:t>
      </w:r>
      <w:r>
        <w:t xml:space="preserve"> person references—“you”</w:t>
      </w:r>
    </w:p>
  </w:comment>
  <w:comment w:id="25" w:author=" " w:date="2009-10-30T07:59:00Z" w:initials="MSOffice">
    <w:p w:rsidR="008A5C84" w:rsidRDefault="008A5C84">
      <w:pPr>
        <w:pStyle w:val="CommentText"/>
      </w:pPr>
      <w:r>
        <w:rPr>
          <w:rStyle w:val="CommentReference"/>
        </w:rPr>
        <w:annotationRef/>
      </w:r>
      <w:r>
        <w:t>This is well said, and I understand, but you really need to reinforce these statements with concrete examples. You have plenty of room, so have at it.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5C84" w:rsidRDefault="008A5C84" w:rsidP="001D47B8">
      <w:pPr>
        <w:spacing w:after="0" w:line="240" w:lineRule="auto"/>
      </w:pPr>
      <w:r>
        <w:separator/>
      </w:r>
    </w:p>
  </w:endnote>
  <w:endnote w:type="continuationSeparator" w:id="0">
    <w:p w:rsidR="008A5C84" w:rsidRDefault="008A5C84" w:rsidP="001D47B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C84" w:rsidRDefault="008A5C8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C84" w:rsidRDefault="008A5C8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C84" w:rsidRDefault="008A5C8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5C84" w:rsidRDefault="008A5C84" w:rsidP="001D47B8">
      <w:pPr>
        <w:spacing w:after="0" w:line="240" w:lineRule="auto"/>
      </w:pPr>
      <w:r>
        <w:separator/>
      </w:r>
    </w:p>
  </w:footnote>
  <w:footnote w:type="continuationSeparator" w:id="0">
    <w:p w:rsidR="008A5C84" w:rsidRDefault="008A5C84" w:rsidP="001D47B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C84" w:rsidRDefault="008A5C8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C84" w:rsidRDefault="008A5C84">
    <w:pPr>
      <w:pStyle w:val="Header"/>
    </w:pPr>
    <w:r>
      <w:t>Gabrielle Gloekler</w:t>
    </w:r>
  </w:p>
  <w:p w:rsidR="008A5C84" w:rsidRDefault="008A5C84">
    <w:pPr>
      <w:pStyle w:val="Header"/>
    </w:pPr>
    <w:r>
      <w:t>AP Literature and Composition</w:t>
    </w:r>
  </w:p>
  <w:p w:rsidR="008A5C84" w:rsidRDefault="008A5C84">
    <w:pPr>
      <w:pStyle w:val="Header"/>
    </w:pPr>
    <w:r>
      <w:t>19 October 2009</w:t>
    </w:r>
  </w:p>
  <w:p w:rsidR="008A5C84" w:rsidRDefault="008A5C84">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C84" w:rsidRDefault="008A5C8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D47B8"/>
    <w:rsid w:val="00114E5C"/>
    <w:rsid w:val="001D47B8"/>
    <w:rsid w:val="002471BC"/>
    <w:rsid w:val="00347C98"/>
    <w:rsid w:val="0043571D"/>
    <w:rsid w:val="004F0ABB"/>
    <w:rsid w:val="006342CD"/>
    <w:rsid w:val="00765ADC"/>
    <w:rsid w:val="008A5C84"/>
    <w:rsid w:val="00C55A38"/>
    <w:rsid w:val="00DB7757"/>
    <w:rsid w:val="00E62E6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7C98"/>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D47B8"/>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1D47B8"/>
    <w:rPr>
      <w:rFonts w:cs="Times New Roman"/>
    </w:rPr>
  </w:style>
  <w:style w:type="paragraph" w:styleId="Footer">
    <w:name w:val="footer"/>
    <w:basedOn w:val="Normal"/>
    <w:link w:val="FooterChar"/>
    <w:uiPriority w:val="99"/>
    <w:semiHidden/>
    <w:rsid w:val="001D47B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1D47B8"/>
    <w:rPr>
      <w:rFonts w:cs="Times New Roman"/>
    </w:rPr>
  </w:style>
  <w:style w:type="paragraph" w:styleId="BalloonText">
    <w:name w:val="Balloon Text"/>
    <w:basedOn w:val="Normal"/>
    <w:link w:val="BalloonTextChar"/>
    <w:uiPriority w:val="99"/>
    <w:semiHidden/>
    <w:rsid w:val="001D47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D47B8"/>
    <w:rPr>
      <w:rFonts w:ascii="Tahoma" w:hAnsi="Tahoma" w:cs="Tahoma"/>
      <w:sz w:val="16"/>
      <w:szCs w:val="16"/>
    </w:rPr>
  </w:style>
  <w:style w:type="character" w:customStyle="1" w:styleId="writely-comment3">
    <w:name w:val="writely-comment3"/>
    <w:basedOn w:val="DefaultParagraphFont"/>
    <w:uiPriority w:val="99"/>
    <w:rsid w:val="001D47B8"/>
    <w:rPr>
      <w:rFonts w:cs="Times New Roman"/>
      <w:sz w:val="18"/>
      <w:szCs w:val="18"/>
      <w:bdr w:val="dashed" w:sz="6" w:space="1" w:color="C0C0C0" w:frame="1"/>
    </w:rPr>
  </w:style>
  <w:style w:type="character" w:styleId="CommentReference">
    <w:name w:val="annotation reference"/>
    <w:basedOn w:val="DefaultParagraphFont"/>
    <w:uiPriority w:val="99"/>
    <w:semiHidden/>
    <w:rsid w:val="004F0ABB"/>
    <w:rPr>
      <w:rFonts w:cs="Times New Roman"/>
      <w:sz w:val="16"/>
      <w:szCs w:val="16"/>
    </w:rPr>
  </w:style>
  <w:style w:type="paragraph" w:styleId="CommentText">
    <w:name w:val="annotation text"/>
    <w:basedOn w:val="Normal"/>
    <w:link w:val="CommentTextChar"/>
    <w:uiPriority w:val="99"/>
    <w:semiHidden/>
    <w:rsid w:val="004F0AB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F0ABB"/>
    <w:rPr>
      <w:rFonts w:cs="Times New Roman"/>
      <w:sz w:val="20"/>
      <w:szCs w:val="20"/>
    </w:rPr>
  </w:style>
  <w:style w:type="paragraph" w:styleId="CommentSubject">
    <w:name w:val="annotation subject"/>
    <w:basedOn w:val="CommentText"/>
    <w:next w:val="CommentText"/>
    <w:link w:val="CommentSubjectChar"/>
    <w:uiPriority w:val="99"/>
    <w:semiHidden/>
    <w:rsid w:val="004F0ABB"/>
    <w:rPr>
      <w:b/>
      <w:bCs/>
    </w:rPr>
  </w:style>
  <w:style w:type="character" w:customStyle="1" w:styleId="CommentSubjectChar">
    <w:name w:val="Comment Subject Char"/>
    <w:basedOn w:val="CommentTextChar"/>
    <w:link w:val="CommentSubject"/>
    <w:uiPriority w:val="99"/>
    <w:semiHidden/>
    <w:locked/>
    <w:rsid w:val="004F0ABB"/>
    <w:rPr>
      <w:b/>
      <w:bCs/>
    </w:rPr>
  </w:style>
</w:styles>
</file>

<file path=word/webSettings.xml><?xml version="1.0" encoding="utf-8"?>
<w:webSettings xmlns:r="http://schemas.openxmlformats.org/officeDocument/2006/relationships" xmlns:w="http://schemas.openxmlformats.org/wordprocessingml/2006/main">
  <w:divs>
    <w:div w:id="1395156797">
      <w:marLeft w:val="90"/>
      <w:marRight w:val="90"/>
      <w:marTop w:val="90"/>
      <w:marBottom w:val="90"/>
      <w:divBdr>
        <w:top w:val="none" w:sz="0" w:space="0" w:color="auto"/>
        <w:left w:val="none" w:sz="0" w:space="0" w:color="auto"/>
        <w:bottom w:val="none" w:sz="0" w:space="0" w:color="auto"/>
        <w:right w:val="none" w:sz="0" w:space="0" w:color="auto"/>
      </w:divBdr>
      <w:divsChild>
        <w:div w:id="1395156796">
          <w:marLeft w:val="0"/>
          <w:marRight w:val="0"/>
          <w:marTop w:val="0"/>
          <w:marBottom w:val="0"/>
          <w:divBdr>
            <w:top w:val="none" w:sz="0" w:space="0" w:color="auto"/>
            <w:left w:val="none" w:sz="0" w:space="0" w:color="auto"/>
            <w:bottom w:val="none" w:sz="0" w:space="0" w:color="auto"/>
            <w:right w:val="none" w:sz="0" w:space="0" w:color="auto"/>
          </w:divBdr>
        </w:div>
        <w:div w:id="139515679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2</Pages>
  <Words>367</Words>
  <Characters>2096</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What is Success</dc:title>
  <dc:subject/>
  <dc:creator> </dc:creator>
  <cp:keywords/>
  <dc:description/>
  <cp:lastModifiedBy>Gabi</cp:lastModifiedBy>
  <cp:revision>2</cp:revision>
  <dcterms:created xsi:type="dcterms:W3CDTF">2010-01-05T23:38:00Z</dcterms:created>
  <dcterms:modified xsi:type="dcterms:W3CDTF">2010-01-05T23:38:00Z</dcterms:modified>
</cp:coreProperties>
</file>